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08A8C588"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1"/>
      <w:bookmarkEnd w:id="2"/>
      <w:bookmarkEnd w:id="3"/>
      <w:r w:rsidR="00F35253">
        <w:rPr>
          <w:rStyle w:val="Strong"/>
          <w:b/>
          <w:bCs w:val="0"/>
          <w:sz w:val="24"/>
          <w:szCs w:val="24"/>
        </w:rPr>
        <w:t>20-G001-25</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131A5BF8" w14:textId="014715A0" w:rsidR="00E15F4B" w:rsidRPr="00DF2302" w:rsidRDefault="00E15F4B" w:rsidP="00B52A14">
      <w:pPr>
        <w:spacing w:before="120"/>
        <w:jc w:val="both"/>
        <w:rPr>
          <w:rFonts w:ascii="Calibri" w:hAnsi="Calibri" w:cs="Calibri"/>
          <w:lang w:val="en-GB"/>
        </w:rPr>
      </w:pPr>
      <w:r w:rsidRPr="00DF2302">
        <w:rPr>
          <w:rFonts w:ascii="Calibri" w:hAnsi="Calibri" w:cs="Calibri"/>
          <w:lang w:val="en-GB"/>
        </w:rPr>
        <w:t xml:space="preserve">The maximum budget available for this Contract is </w:t>
      </w:r>
      <w:r w:rsidR="00B52A14" w:rsidRPr="00DF2302">
        <w:rPr>
          <w:rFonts w:ascii="Calibri" w:hAnsi="Calibri" w:cs="Calibri"/>
          <w:highlight w:val="yellow"/>
          <w:lang w:val="en-GB"/>
        </w:rPr>
        <w:t>AU</w:t>
      </w:r>
      <w:r w:rsidRPr="00DF2302">
        <w:rPr>
          <w:rFonts w:ascii="Calibri" w:hAnsi="Calibri" w:cs="Calibri"/>
          <w:highlight w:val="yellow"/>
          <w:lang w:val="en-GB"/>
        </w:rPr>
        <w:t>$</w:t>
      </w:r>
      <w:r w:rsidR="00D462AB">
        <w:rPr>
          <w:rFonts w:ascii="Calibri" w:hAnsi="Calibri" w:cs="Calibri"/>
          <w:highlight w:val="yellow"/>
          <w:lang w:val="en-GB"/>
        </w:rPr>
        <w:t>15</w:t>
      </w:r>
      <w:r w:rsidRPr="00DF2302">
        <w:rPr>
          <w:rFonts w:ascii="Calibri" w:hAnsi="Calibri" w:cs="Calibri"/>
          <w:highlight w:val="yellow"/>
          <w:lang w:val="en-GB"/>
        </w:rPr>
        <w:t>,000</w:t>
      </w:r>
      <w:r w:rsidRPr="00DF2302">
        <w:rPr>
          <w:rFonts w:ascii="Calibri" w:hAnsi="Calibri" w:cs="Calibri"/>
          <w:lang w:val="en-GB"/>
        </w:rPr>
        <w:t>, inclusive of any VAT or other taxes or costs.</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vAlign w:val="center"/>
          </w:tcPr>
          <w:p w14:paraId="5B4EEC3C" w14:textId="461BD486" w:rsidR="006E17EC" w:rsidRPr="004C0108" w:rsidRDefault="00DE3F38" w:rsidP="006E17EC">
            <w:pPr>
              <w:pStyle w:val="TableContents"/>
              <w:rPr>
                <w:rFonts w:asciiTheme="minorHAnsi" w:hAnsiTheme="minorHAnsi"/>
                <w:sz w:val="22"/>
                <w:szCs w:val="22"/>
                <w:lang w:eastAsia="en-US"/>
              </w:rPr>
            </w:pPr>
            <w:r w:rsidRPr="004C0108">
              <w:rPr>
                <w:rFonts w:asciiTheme="minorHAnsi" w:hAnsiTheme="minorHAnsi"/>
                <w:sz w:val="22"/>
                <w:szCs w:val="22"/>
                <w:lang w:eastAsia="en-US"/>
              </w:rPr>
              <w:t xml:space="preserve">Firm/consortium’s experience and reputation </w:t>
            </w:r>
            <w:r w:rsidR="00B52A14" w:rsidRPr="004C0108">
              <w:rPr>
                <w:rFonts w:asciiTheme="minorHAnsi" w:hAnsiTheme="minorHAnsi"/>
                <w:sz w:val="22"/>
                <w:szCs w:val="22"/>
                <w:lang w:eastAsia="en-US"/>
              </w:rPr>
              <w:t>with</w:t>
            </w:r>
            <w:r w:rsidRPr="004C0108">
              <w:rPr>
                <w:rFonts w:asciiTheme="minorHAnsi" w:hAnsiTheme="minorHAnsi"/>
                <w:sz w:val="22"/>
                <w:szCs w:val="22"/>
                <w:lang w:eastAsia="en-US"/>
              </w:rPr>
              <w:t xml:space="preserve"> similar </w:t>
            </w:r>
            <w:r w:rsidR="00AD3DBB" w:rsidRPr="004C0108">
              <w:rPr>
                <w:rFonts w:asciiTheme="minorHAnsi" w:hAnsiTheme="minorHAnsi"/>
                <w:sz w:val="22"/>
                <w:szCs w:val="22"/>
                <w:lang w:eastAsia="en-US"/>
              </w:rPr>
              <w:t>supply of Goods</w:t>
            </w:r>
          </w:p>
        </w:tc>
        <w:tc>
          <w:tcPr>
            <w:tcW w:w="5367" w:type="dxa"/>
          </w:tcPr>
          <w:p w14:paraId="3ADDF29E" w14:textId="05554D56" w:rsidR="006E17EC" w:rsidRPr="004C0108" w:rsidRDefault="001D29DC" w:rsidP="005B38E4">
            <w:pPr>
              <w:pStyle w:val="TableContents"/>
              <w:numPr>
                <w:ilvl w:val="0"/>
                <w:numId w:val="3"/>
              </w:numPr>
              <w:rPr>
                <w:rFonts w:asciiTheme="minorHAnsi" w:hAnsiTheme="minorHAnsi"/>
                <w:sz w:val="22"/>
                <w:szCs w:val="22"/>
              </w:rPr>
            </w:pPr>
            <w:r w:rsidRPr="004C0108">
              <w:rPr>
                <w:rFonts w:asciiTheme="minorHAnsi" w:hAnsiTheme="minorHAnsi"/>
                <w:sz w:val="22"/>
                <w:szCs w:val="22"/>
              </w:rPr>
              <w:t>Provide at least 2 references as an endorsement of trustworthy and quality service (15 marks for each reference)</w:t>
            </w:r>
          </w:p>
        </w:tc>
        <w:tc>
          <w:tcPr>
            <w:tcW w:w="1360" w:type="dxa"/>
            <w:vAlign w:val="center"/>
          </w:tcPr>
          <w:p w14:paraId="6FB170A3" w14:textId="5642C14A" w:rsidR="006E17EC" w:rsidRPr="004C0108" w:rsidRDefault="001D29DC" w:rsidP="006E17EC">
            <w:pPr>
              <w:pStyle w:val="TableContents"/>
              <w:jc w:val="center"/>
              <w:rPr>
                <w:rFonts w:asciiTheme="minorHAnsi" w:hAnsiTheme="minorHAnsi"/>
                <w:sz w:val="22"/>
                <w:szCs w:val="22"/>
                <w:lang w:eastAsia="en-US"/>
              </w:rPr>
            </w:pPr>
            <w:r w:rsidRPr="004C0108">
              <w:rPr>
                <w:rFonts w:asciiTheme="minorHAnsi" w:hAnsiTheme="minorHAnsi"/>
                <w:sz w:val="22"/>
                <w:szCs w:val="22"/>
                <w:lang w:eastAsia="en-US"/>
              </w:rPr>
              <w:t>30</w:t>
            </w:r>
          </w:p>
        </w:tc>
      </w:tr>
      <w:tr w:rsidR="006E17EC" w:rsidRPr="00DF2302" w14:paraId="613F68D6" w14:textId="77777777" w:rsidTr="006E17EC">
        <w:trPr>
          <w:cantSplit/>
          <w:tblHeader/>
        </w:trPr>
        <w:tc>
          <w:tcPr>
            <w:tcW w:w="2430" w:type="dxa"/>
            <w:vAlign w:val="center"/>
          </w:tcPr>
          <w:p w14:paraId="44102FCB" w14:textId="031D2A2F" w:rsidR="006E17EC" w:rsidRPr="004C0108" w:rsidRDefault="00AD3DBB" w:rsidP="006E17EC">
            <w:pPr>
              <w:pStyle w:val="TableContents"/>
              <w:rPr>
                <w:rFonts w:asciiTheme="minorHAnsi" w:hAnsiTheme="minorHAnsi"/>
                <w:sz w:val="22"/>
                <w:szCs w:val="22"/>
                <w:lang w:eastAsia="en-US"/>
              </w:rPr>
            </w:pPr>
            <w:r w:rsidRPr="004C0108">
              <w:rPr>
                <w:rFonts w:asciiTheme="minorHAnsi" w:hAnsiTheme="minorHAnsi"/>
                <w:sz w:val="22"/>
                <w:szCs w:val="22"/>
                <w:lang w:eastAsia="en-US"/>
              </w:rPr>
              <w:t>Delivery time</w:t>
            </w:r>
            <w:r w:rsidR="00697C6D" w:rsidRPr="004C0108">
              <w:rPr>
                <w:rFonts w:asciiTheme="minorHAnsi" w:hAnsiTheme="minorHAnsi"/>
                <w:sz w:val="22"/>
                <w:szCs w:val="22"/>
                <w:lang w:eastAsia="en-US"/>
              </w:rPr>
              <w:t>/availability on island</w:t>
            </w:r>
          </w:p>
        </w:tc>
        <w:tc>
          <w:tcPr>
            <w:tcW w:w="5367" w:type="dxa"/>
          </w:tcPr>
          <w:p w14:paraId="4BA71FA2" w14:textId="75C170D2" w:rsidR="001D29DC" w:rsidRPr="004C0108" w:rsidRDefault="001D29DC" w:rsidP="001D29DC">
            <w:pPr>
              <w:pStyle w:val="TableContents"/>
              <w:numPr>
                <w:ilvl w:val="0"/>
                <w:numId w:val="4"/>
              </w:numPr>
              <w:rPr>
                <w:rFonts w:asciiTheme="minorHAnsi" w:hAnsiTheme="minorHAnsi"/>
                <w:sz w:val="22"/>
                <w:szCs w:val="22"/>
              </w:rPr>
            </w:pPr>
            <w:r w:rsidRPr="004C0108">
              <w:rPr>
                <w:rFonts w:asciiTheme="minorHAnsi" w:hAnsiTheme="minorHAnsi"/>
                <w:sz w:val="22"/>
                <w:szCs w:val="22"/>
              </w:rPr>
              <w:t>Vehicle must be available on Tarawa at the time prior the closing date of this tender</w:t>
            </w:r>
          </w:p>
        </w:tc>
        <w:tc>
          <w:tcPr>
            <w:tcW w:w="1360" w:type="dxa"/>
            <w:vAlign w:val="center"/>
          </w:tcPr>
          <w:p w14:paraId="657554B4" w14:textId="652763DE" w:rsidR="006E17EC" w:rsidRPr="004C0108" w:rsidRDefault="001D29DC" w:rsidP="006E17EC">
            <w:pPr>
              <w:pStyle w:val="TableContents"/>
              <w:jc w:val="center"/>
              <w:rPr>
                <w:rFonts w:asciiTheme="minorHAnsi" w:hAnsiTheme="minorHAnsi"/>
                <w:sz w:val="22"/>
                <w:szCs w:val="22"/>
                <w:lang w:eastAsia="en-US"/>
              </w:rPr>
            </w:pPr>
            <w:r w:rsidRPr="004C0108">
              <w:rPr>
                <w:rFonts w:asciiTheme="minorHAnsi" w:hAnsiTheme="minorHAnsi"/>
                <w:sz w:val="22"/>
                <w:szCs w:val="22"/>
                <w:lang w:eastAsia="en-US"/>
              </w:rPr>
              <w:t>4</w:t>
            </w:r>
            <w:r w:rsidR="00697C6D" w:rsidRPr="004C0108">
              <w:rPr>
                <w:rFonts w:asciiTheme="minorHAnsi" w:hAnsiTheme="minorHAnsi"/>
                <w:sz w:val="22"/>
                <w:szCs w:val="22"/>
                <w:lang w:eastAsia="en-US"/>
              </w:rPr>
              <w:t>0</w:t>
            </w:r>
          </w:p>
        </w:tc>
      </w:tr>
      <w:tr w:rsidR="006E17EC" w:rsidRPr="00DF2302" w14:paraId="7395E14D" w14:textId="77777777" w:rsidTr="006E17EC">
        <w:trPr>
          <w:cantSplit/>
          <w:tblHeader/>
        </w:trPr>
        <w:tc>
          <w:tcPr>
            <w:tcW w:w="2430" w:type="dxa"/>
            <w:vAlign w:val="center"/>
          </w:tcPr>
          <w:p w14:paraId="58A5C5B6" w14:textId="34266113" w:rsidR="006E17EC" w:rsidRPr="004C0108" w:rsidRDefault="00697C6D" w:rsidP="006E17EC">
            <w:pPr>
              <w:pStyle w:val="TableContents"/>
              <w:rPr>
                <w:rFonts w:asciiTheme="minorHAnsi" w:hAnsiTheme="minorHAnsi"/>
                <w:sz w:val="22"/>
                <w:szCs w:val="22"/>
                <w:lang w:eastAsia="en-US"/>
              </w:rPr>
            </w:pPr>
            <w:r w:rsidRPr="004C0108">
              <w:rPr>
                <w:rFonts w:asciiTheme="minorHAnsi" w:hAnsiTheme="minorHAnsi"/>
                <w:sz w:val="22"/>
                <w:szCs w:val="22"/>
                <w:lang w:eastAsia="en-US"/>
              </w:rPr>
              <w:t xml:space="preserve">Quality Brand </w:t>
            </w:r>
          </w:p>
        </w:tc>
        <w:tc>
          <w:tcPr>
            <w:tcW w:w="5367" w:type="dxa"/>
          </w:tcPr>
          <w:p w14:paraId="537C7C9F" w14:textId="1B618C84" w:rsidR="006E17EC" w:rsidRPr="004C0108" w:rsidRDefault="001D29DC" w:rsidP="00635A59">
            <w:pPr>
              <w:pStyle w:val="TableContents"/>
              <w:numPr>
                <w:ilvl w:val="0"/>
                <w:numId w:val="5"/>
              </w:numPr>
              <w:rPr>
                <w:rFonts w:asciiTheme="minorHAnsi" w:hAnsiTheme="minorHAnsi"/>
                <w:sz w:val="22"/>
                <w:szCs w:val="22"/>
              </w:rPr>
            </w:pPr>
            <w:r w:rsidRPr="004C0108">
              <w:rPr>
                <w:rFonts w:asciiTheme="minorHAnsi" w:hAnsiTheme="minorHAnsi"/>
                <w:sz w:val="22"/>
                <w:szCs w:val="22"/>
              </w:rPr>
              <w:t xml:space="preserve">Must be Toyota brand. If not, we can look at the next best alternative </w:t>
            </w:r>
          </w:p>
          <w:p w14:paraId="2323DCDF" w14:textId="357ABD55" w:rsidR="001D29DC" w:rsidRPr="004C0108" w:rsidRDefault="001D29DC" w:rsidP="00635A59">
            <w:pPr>
              <w:pStyle w:val="TableContents"/>
              <w:numPr>
                <w:ilvl w:val="0"/>
                <w:numId w:val="5"/>
              </w:numPr>
              <w:rPr>
                <w:rFonts w:asciiTheme="minorHAnsi" w:hAnsiTheme="minorHAnsi"/>
                <w:sz w:val="22"/>
                <w:szCs w:val="22"/>
              </w:rPr>
            </w:pPr>
            <w:r w:rsidRPr="004C0108">
              <w:rPr>
                <w:rFonts w:asciiTheme="minorHAnsi" w:hAnsiTheme="minorHAnsi"/>
                <w:sz w:val="22"/>
                <w:szCs w:val="22"/>
              </w:rPr>
              <w:t>Most recent year of vehicle production</w:t>
            </w:r>
          </w:p>
          <w:p w14:paraId="1E6EDFAF" w14:textId="77777777" w:rsidR="001D29DC" w:rsidRPr="004C0108" w:rsidRDefault="001D29DC" w:rsidP="00635A59">
            <w:pPr>
              <w:pStyle w:val="TableContents"/>
              <w:numPr>
                <w:ilvl w:val="0"/>
                <w:numId w:val="5"/>
              </w:numPr>
              <w:rPr>
                <w:rFonts w:asciiTheme="minorHAnsi" w:hAnsiTheme="minorHAnsi"/>
                <w:sz w:val="22"/>
                <w:szCs w:val="22"/>
              </w:rPr>
            </w:pPr>
            <w:r w:rsidRPr="004C0108">
              <w:rPr>
                <w:rFonts w:asciiTheme="minorHAnsi" w:hAnsiTheme="minorHAnsi"/>
                <w:sz w:val="22"/>
                <w:szCs w:val="22"/>
              </w:rPr>
              <w:t>Low mileage</w:t>
            </w:r>
          </w:p>
          <w:p w14:paraId="23A8F695" w14:textId="0EEC7BC4" w:rsidR="001D29DC" w:rsidRPr="004C0108" w:rsidRDefault="001D29DC" w:rsidP="00635A59">
            <w:pPr>
              <w:pStyle w:val="TableContents"/>
              <w:numPr>
                <w:ilvl w:val="0"/>
                <w:numId w:val="5"/>
              </w:numPr>
              <w:rPr>
                <w:rFonts w:asciiTheme="minorHAnsi" w:hAnsiTheme="minorHAnsi"/>
                <w:sz w:val="22"/>
                <w:szCs w:val="22"/>
              </w:rPr>
            </w:pPr>
            <w:r w:rsidRPr="004C0108">
              <w:rPr>
                <w:rFonts w:asciiTheme="minorHAnsi" w:hAnsiTheme="minorHAnsi"/>
                <w:sz w:val="22"/>
                <w:szCs w:val="22"/>
              </w:rPr>
              <w:t>Spare parts availability at local dealers</w:t>
            </w:r>
          </w:p>
        </w:tc>
        <w:tc>
          <w:tcPr>
            <w:tcW w:w="1360" w:type="dxa"/>
            <w:vAlign w:val="center"/>
          </w:tcPr>
          <w:p w14:paraId="240875A4" w14:textId="4EB8FDCD" w:rsidR="006E17EC" w:rsidRPr="004C0108" w:rsidRDefault="001D29DC" w:rsidP="006E17EC">
            <w:pPr>
              <w:pStyle w:val="TableContents"/>
              <w:jc w:val="center"/>
              <w:rPr>
                <w:rFonts w:asciiTheme="minorHAnsi" w:hAnsiTheme="minorHAnsi"/>
                <w:sz w:val="22"/>
                <w:szCs w:val="22"/>
                <w:lang w:eastAsia="en-US"/>
              </w:rPr>
            </w:pPr>
            <w:r w:rsidRPr="004C0108">
              <w:rPr>
                <w:rFonts w:asciiTheme="minorHAnsi" w:hAnsiTheme="minorHAnsi"/>
                <w:sz w:val="22"/>
                <w:szCs w:val="22"/>
                <w:lang w:eastAsia="en-US"/>
              </w:rPr>
              <w:t>3</w:t>
            </w:r>
            <w:r w:rsidR="00697C6D" w:rsidRPr="004C0108">
              <w:rPr>
                <w:rFonts w:asciiTheme="minorHAnsi" w:hAnsiTheme="minorHAnsi"/>
                <w:sz w:val="22"/>
                <w:szCs w:val="22"/>
                <w:lang w:eastAsia="en-US"/>
              </w:rPr>
              <w:t>0</w:t>
            </w:r>
          </w:p>
        </w:tc>
      </w:tr>
      <w:tr w:rsidR="006E17EC" w:rsidRPr="00DF2302" w14:paraId="59453870" w14:textId="77777777" w:rsidTr="006E17EC">
        <w:trPr>
          <w:cantSplit/>
          <w:tblHeader/>
        </w:trPr>
        <w:tc>
          <w:tcPr>
            <w:tcW w:w="2430" w:type="dxa"/>
            <w:vAlign w:val="center"/>
          </w:tcPr>
          <w:p w14:paraId="57F1472D" w14:textId="5C7FD472" w:rsidR="006E17EC" w:rsidRPr="00DF2302" w:rsidRDefault="006E17EC" w:rsidP="006E17EC">
            <w:pPr>
              <w:pStyle w:val="TableContents"/>
              <w:jc w:val="both"/>
              <w:rPr>
                <w:rFonts w:asciiTheme="minorHAnsi" w:hAnsiTheme="minorHAnsi"/>
                <w:sz w:val="22"/>
                <w:szCs w:val="22"/>
                <w:highlight w:val="yellow"/>
                <w:lang w:eastAsia="en-US"/>
              </w:rPr>
            </w:pPr>
          </w:p>
        </w:tc>
        <w:tc>
          <w:tcPr>
            <w:tcW w:w="5367" w:type="dxa"/>
          </w:tcPr>
          <w:p w14:paraId="375ED5B7" w14:textId="58E43A2F" w:rsidR="006E17EC" w:rsidRPr="00DF2302" w:rsidRDefault="006E17EC" w:rsidP="001D29DC">
            <w:pPr>
              <w:adjustRightInd w:val="0"/>
              <w:rPr>
                <w:rFonts w:asciiTheme="minorHAnsi" w:eastAsiaTheme="minorEastAsia" w:hAnsiTheme="minorHAnsi"/>
                <w:color w:val="000000"/>
                <w:sz w:val="22"/>
                <w:highlight w:val="yellow"/>
                <w:lang w:val="en-GB"/>
              </w:rPr>
            </w:pPr>
          </w:p>
        </w:tc>
        <w:tc>
          <w:tcPr>
            <w:tcW w:w="1360" w:type="dxa"/>
            <w:vAlign w:val="center"/>
          </w:tcPr>
          <w:p w14:paraId="4C399CE7" w14:textId="40BE383A" w:rsidR="006E17EC" w:rsidRPr="00DF2302" w:rsidRDefault="006E17EC" w:rsidP="006E17EC">
            <w:pPr>
              <w:pStyle w:val="TableContents"/>
              <w:jc w:val="center"/>
              <w:rPr>
                <w:rFonts w:asciiTheme="minorHAnsi" w:hAnsiTheme="minorHAnsi"/>
                <w:sz w:val="22"/>
                <w:szCs w:val="22"/>
                <w:highlight w:val="yellow"/>
                <w:lang w:eastAsia="en-US"/>
              </w:rPr>
            </w:pPr>
          </w:p>
        </w:tc>
      </w:tr>
      <w:tr w:rsidR="003849E8" w:rsidRPr="00DF2302" w14:paraId="465E49EB" w14:textId="77777777" w:rsidTr="003849E8">
        <w:trPr>
          <w:cantSplit/>
          <w:trHeight w:val="650"/>
          <w:tblHeader/>
        </w:trPr>
        <w:tc>
          <w:tcPr>
            <w:tcW w:w="7797" w:type="dxa"/>
            <w:gridSpan w:val="2"/>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lastRenderedPageBreak/>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ins w:id="15" w:author="Sven Erik" w:date="2020-08-26T15:40:00Z">
        <w:r w:rsidR="00B57649">
          <w:rPr>
            <w:rFonts w:ascii="Calibri" w:hAnsi="Calibri"/>
            <w:b/>
            <w:lang w:val="en-GB"/>
          </w:rPr>
          <w:t>(</w:t>
        </w:r>
      </w:ins>
      <w:proofErr w:type="spellStart"/>
      <w:r w:rsidRPr="00DF2302">
        <w:rPr>
          <w:rFonts w:ascii="Calibri" w:hAnsi="Calibri"/>
          <w:b/>
          <w:lang w:val="en-GB"/>
        </w:rPr>
        <w:t>tc</w:t>
      </w:r>
      <w:proofErr w:type="spellEnd"/>
      <w:r w:rsidRPr="00DF2302">
        <w:rPr>
          <w:rFonts w:ascii="Calibri" w:hAnsi="Calibri"/>
          <w:b/>
          <w:lang w:val="en-GB"/>
        </w:rPr>
        <w:t xml:space="preserve"> / lc</w:t>
      </w:r>
      <w:ins w:id="16" w:author="Sven Erik" w:date="2020-08-26T15:40:00Z">
        <w:r w:rsidR="00B57649">
          <w:rPr>
            <w:rFonts w:ascii="Calibri" w:hAnsi="Calibri"/>
            <w:b/>
            <w:lang w:val="en-GB"/>
          </w:rPr>
          <w:t xml:space="preserve">) * </w:t>
        </w:r>
      </w:ins>
      <w:proofErr w:type="spellStart"/>
      <w:ins w:id="17" w:author="Sven Erik" w:date="2020-08-26T15:41:00Z">
        <w:r w:rsidR="00B57649">
          <w:rPr>
            <w:rFonts w:ascii="Calibri" w:hAnsi="Calibri"/>
            <w:b/>
            <w:lang w:val="en-GB"/>
          </w:rPr>
          <w:t>fw</w:t>
        </w:r>
      </w:ins>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8" w:name="_Hlk26877853"/>
      <w:proofErr w:type="spellStart"/>
      <w:r w:rsidRPr="00DF2302">
        <w:rPr>
          <w:rFonts w:ascii="Calibri" w:hAnsi="Calibri"/>
          <w:sz w:val="20"/>
          <w:szCs w:val="20"/>
          <w:lang w:val="en-GB"/>
        </w:rPr>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8"/>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19" w:author="Sven Erik" w:date="2020-08-26T15:41:00Z"/>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proofErr w:type="spellStart"/>
      <w:ins w:id="20" w:author="Sven Erik" w:date="2020-08-26T15:41:00Z">
        <w:r>
          <w:rPr>
            <w:rFonts w:ascii="Calibri" w:hAnsi="Calibri"/>
            <w:sz w:val="20"/>
            <w:szCs w:val="20"/>
            <w:lang w:val="en-GB"/>
          </w:rPr>
          <w:t>fw</w:t>
        </w:r>
        <w:proofErr w:type="spellEnd"/>
        <w:r>
          <w:rPr>
            <w:rFonts w:ascii="Calibri" w:hAnsi="Calibri"/>
            <w:sz w:val="20"/>
            <w:szCs w:val="20"/>
            <w:lang w:val="en-GB"/>
          </w:rPr>
          <w:t xml:space="preserve">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D12C07" w14:textId="77777777" w:rsidR="00AE59FE" w:rsidRDefault="00AE59FE">
      <w:r>
        <w:separator/>
      </w:r>
    </w:p>
  </w:endnote>
  <w:endnote w:type="continuationSeparator" w:id="0">
    <w:p w14:paraId="6A48EF30" w14:textId="77777777" w:rsidR="00AE59FE" w:rsidRDefault="00AE59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panose1 w:val="00000000000000000000"/>
    <w:charset w:val="81"/>
    <w:family w:val="roman"/>
    <w:notTrueType/>
    <w:pitch w:val="default"/>
    <w:sig w:usb0="00000000" w:usb1="09060000" w:usb2="00000010" w:usb3="00000000" w:csb0="00080000" w:csb1="00000000"/>
  </w:font>
  <w:font w:name="산세리프">
    <w:altName w:val="Malgun Gothic"/>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5C4D6FC4" w:rsidR="00D15CF2" w:rsidRDefault="004878F3" w:rsidP="004878F3">
    <w:pPr>
      <w:pStyle w:val="Footer"/>
    </w:pPr>
    <w:r>
      <w:fldChar w:fldCharType="begin"/>
    </w:r>
    <w:r>
      <w:instrText xml:space="preserve"> DATE \@ "yyyy-MM-dd" </w:instrText>
    </w:r>
    <w:r>
      <w:fldChar w:fldCharType="separate"/>
    </w:r>
    <w:r w:rsidR="000954C6">
      <w:rPr>
        <w:noProof/>
      </w:rPr>
      <w:t>2025-11-17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79A47F" w14:textId="77777777" w:rsidR="00AE59FE" w:rsidRDefault="00AE59FE">
      <w:r>
        <w:separator/>
      </w:r>
    </w:p>
  </w:footnote>
  <w:footnote w:type="continuationSeparator" w:id="0">
    <w:p w14:paraId="1E78BAE6" w14:textId="77777777" w:rsidR="00AE59FE" w:rsidRDefault="00AE59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766D6" w14:textId="78C51BBE"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115754039">
    <w:abstractNumId w:val="2"/>
  </w:num>
  <w:num w:numId="2" w16cid:durableId="44763691">
    <w:abstractNumId w:val="7"/>
  </w:num>
  <w:num w:numId="3" w16cid:durableId="884944973">
    <w:abstractNumId w:val="6"/>
  </w:num>
  <w:num w:numId="4" w16cid:durableId="439451132">
    <w:abstractNumId w:val="5"/>
  </w:num>
  <w:num w:numId="5" w16cid:durableId="1927223954">
    <w:abstractNumId w:val="0"/>
  </w:num>
  <w:num w:numId="6" w16cid:durableId="1193957855">
    <w:abstractNumId w:val="4"/>
  </w:num>
  <w:num w:numId="7" w16cid:durableId="1540702438">
    <w:abstractNumId w:val="1"/>
  </w:num>
  <w:num w:numId="8" w16cid:durableId="16546424">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4C6"/>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D591B"/>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29DC"/>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3C0"/>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5468"/>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08"/>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0A72"/>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97C6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54F5"/>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3D6"/>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003"/>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9FE"/>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2AB"/>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5C67"/>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5253"/>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67</TotalTime>
  <Pages>1</Pages>
  <Words>721</Words>
  <Characters>4113</Characters>
  <Application>Microsoft Office Word</Application>
  <DocSecurity>0</DocSecurity>
  <Lines>34</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4825</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11</cp:revision>
  <cp:lastPrinted>2016-10-18T02:57:00Z</cp:lastPrinted>
  <dcterms:created xsi:type="dcterms:W3CDTF">2020-08-26T13:41:00Z</dcterms:created>
  <dcterms:modified xsi:type="dcterms:W3CDTF">2025-11-17T09:14:00Z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